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6F2044B6" w14:textId="54464D33" w:rsidR="008E7FA4" w:rsidRPr="008E7FA4" w:rsidRDefault="008E7FA4" w:rsidP="008E7FA4">
      <w:pPr>
        <w:autoSpaceDE w:val="0"/>
        <w:autoSpaceDN w:val="0"/>
        <w:spacing w:line="260" w:lineRule="exact"/>
        <w:contextualSpacing/>
        <w:jc w:val="right"/>
        <w:rPr>
          <w:ins w:id="0" w:author="Jarosz Klaudia [PGE Dystr. O.Łódź]" w:date="2025-12-05T11:00:00Z"/>
          <w:rFonts w:ascii="Arial" w:hAnsi="Arial"/>
          <w:sz w:val="18"/>
        </w:rPr>
        <w:pPrChange w:id="1" w:author="Jarosz Klaudia [PGE Dystr. O.Łódź]" w:date="2025-12-05T11:01:00Z">
          <w:pPr>
            <w:autoSpaceDE w:val="0"/>
            <w:autoSpaceDN w:val="0"/>
            <w:spacing w:line="260" w:lineRule="exact"/>
            <w:contextualSpacing/>
            <w:jc w:val="left"/>
          </w:pPr>
        </w:pPrChange>
      </w:pPr>
      <w:ins w:id="2" w:author="Jarosz Klaudia [PGE Dystr. O.Łódź]" w:date="2025-12-05T11:01:00Z">
        <w:r w:rsidRPr="008E7FA4">
          <w:rPr>
            <w:rFonts w:ascii="Arial" w:hAnsi="Arial"/>
            <w:sz w:val="18"/>
          </w:rPr>
          <w:t>Załącznik nr 5 do SWZ</w:t>
        </w:r>
      </w:ins>
    </w:p>
    <w:p w14:paraId="17FF0019" w14:textId="324DD63A" w:rsidR="00312334" w:rsidRPr="008E7FA4" w:rsidRDefault="008E7FA4" w:rsidP="008E7FA4">
      <w:pPr>
        <w:autoSpaceDE w:val="0"/>
        <w:autoSpaceDN w:val="0"/>
        <w:spacing w:line="260" w:lineRule="exact"/>
        <w:contextualSpacing/>
        <w:jc w:val="right"/>
        <w:rPr>
          <w:rFonts w:ascii="Arial" w:hAnsi="Arial"/>
          <w:sz w:val="18"/>
        </w:rPr>
        <w:pPrChange w:id="3" w:author="Jarosz Klaudia [PGE Dystr. O.Łódź]" w:date="2025-12-05T11:01:00Z">
          <w:pPr>
            <w:autoSpaceDE w:val="0"/>
            <w:autoSpaceDN w:val="0"/>
            <w:spacing w:line="260" w:lineRule="exact"/>
            <w:contextualSpacing/>
            <w:jc w:val="left"/>
          </w:pPr>
        </w:pPrChange>
      </w:pPr>
      <w:ins w:id="4" w:author="Jarosz Klaudia [PGE Dystr. O.Łódź]" w:date="2025-12-05T11:00:00Z">
        <w:r w:rsidRPr="008E7FA4">
          <w:rPr>
            <w:rFonts w:ascii="Arial" w:hAnsi="Arial"/>
            <w:sz w:val="18"/>
          </w:rPr>
          <w:t>POST/DYS/OLD/GZ/04380/2025</w:t>
        </w:r>
      </w:ins>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5"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5"/>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318EA50" w:rsidR="002811F0" w:rsidRPr="003B6B00" w:rsidRDefault="002811F0" w:rsidP="002811F0">
            <w:pPr>
              <w:pStyle w:val="IIIPodstawowy"/>
              <w:spacing w:before="0" w:after="0"/>
              <w:jc w:val="center"/>
              <w:rPr>
                <w:rFonts w:cs="Arial"/>
                <w:color w:val="FF0000"/>
                <w:sz w:val="18"/>
                <w:szCs w:val="18"/>
                <w:rPrChange w:id="6" w:author="Politowicz Maciej [PGE Dystr. O.Łódź]" w:date="2025-11-18T12:06:00Z">
                  <w:rPr>
                    <w:rFonts w:cs="Arial"/>
                    <w:color w:val="FF0000"/>
                    <w:sz w:val="19"/>
                    <w:szCs w:val="19"/>
                  </w:rPr>
                </w:rPrChange>
              </w:rPr>
            </w:pPr>
            <w:del w:id="7" w:author="Politowicz Maciej [PGE Dystr. O.Łódź]" w:date="2025-11-18T10:17:00Z">
              <w:r w:rsidRPr="003B6B00" w:rsidDel="00244447">
                <w:rPr>
                  <w:rFonts w:cs="Arial"/>
                  <w:color w:val="FF0000"/>
                  <w:sz w:val="18"/>
                  <w:szCs w:val="18"/>
                  <w:rPrChange w:id="8" w:author="Politowicz Maciej [PGE Dystr. O.Łódź]" w:date="2025-11-18T12:06:00Z">
                    <w:rPr>
                      <w:rFonts w:cs="Arial"/>
                      <w:color w:val="FF0000"/>
                      <w:sz w:val="19"/>
                      <w:szCs w:val="19"/>
                    </w:rPr>
                  </w:rPrChange>
                </w:rPr>
                <w:delText>……………………………</w:delText>
              </w:r>
            </w:del>
            <w:ins w:id="9" w:author="Politowicz Maciej [PGE Dystr. O.Łódź]" w:date="2025-11-18T10:17:00Z">
              <w:r w:rsidR="00244447" w:rsidRPr="003B6B00">
                <w:rPr>
                  <w:rFonts w:cs="Arial"/>
                  <w:color w:val="FF0000"/>
                  <w:sz w:val="18"/>
                  <w:szCs w:val="18"/>
                  <w:rPrChange w:id="10" w:author="Politowicz Maciej [PGE Dystr. O.Łódź]" w:date="2025-11-18T12:06:00Z">
                    <w:rPr>
                      <w:rFonts w:cs="Arial"/>
                      <w:color w:val="FF0000"/>
                      <w:sz w:val="19"/>
                      <w:szCs w:val="19"/>
                    </w:rPr>
                  </w:rPrChange>
                </w:rPr>
                <w:t xml:space="preserve">„Wymiana </w:t>
              </w:r>
            </w:ins>
            <w:ins w:id="11" w:author="Politowicz Maciej [PGE Dystr. O.Łódź]" w:date="2025-11-18T10:18:00Z">
              <w:r w:rsidR="00244447" w:rsidRPr="003B6B00">
                <w:rPr>
                  <w:rFonts w:cs="Arial"/>
                  <w:color w:val="FF0000"/>
                  <w:sz w:val="18"/>
                  <w:szCs w:val="18"/>
                  <w:rPrChange w:id="12" w:author="Politowicz Maciej [PGE Dystr. O.Łódź]" w:date="2025-11-18T12:06:00Z">
                    <w:rPr>
                      <w:rFonts w:cs="Arial"/>
                      <w:color w:val="FF0000"/>
                      <w:sz w:val="19"/>
                      <w:szCs w:val="19"/>
                    </w:rPr>
                  </w:rPrChange>
                </w:rPr>
                <w:t xml:space="preserve">rozłączników sterowanych radiowo nr </w:t>
              </w:r>
            </w:ins>
            <w:ins w:id="13" w:author="Politowicz Maciej [PGE Dystr. O.Łódź]" w:date="2025-11-18T12:06:00Z">
              <w:r w:rsidR="003B6B00" w:rsidRPr="003B6B00">
                <w:rPr>
                  <w:color w:val="FF0000"/>
                  <w:sz w:val="18"/>
                  <w:szCs w:val="18"/>
                  <w:rPrChange w:id="14" w:author="Politowicz Maciej [PGE Dystr. O.Łódź]" w:date="2025-11-18T12:06:00Z">
                    <w:rPr>
                      <w:szCs w:val="22"/>
                    </w:rPr>
                  </w:rPrChange>
                </w:rPr>
                <w:t>3-R-0452, 3-R-1602.</w:t>
              </w:r>
            </w:ins>
            <w:ins w:id="15" w:author="Politowicz Maciej [PGE Dystr. O.Łódź]" w:date="2025-11-18T10:18:00Z">
              <w:r w:rsidR="00244447" w:rsidRPr="003B6B00">
                <w:rPr>
                  <w:rFonts w:cs="Arial"/>
                  <w:color w:val="FF0000"/>
                  <w:sz w:val="18"/>
                  <w:szCs w:val="18"/>
                </w:rPr>
                <w:t>”.</w:t>
              </w:r>
            </w:ins>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34"/>
        <w:gridCol w:w="2413"/>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3DF307A9" w:rsidR="008F4651" w:rsidRDefault="00122C37" w:rsidP="008F4651">
            <w:pPr>
              <w:pStyle w:val="IIIPodstawowy"/>
              <w:tabs>
                <w:tab w:val="left" w:pos="4395"/>
              </w:tabs>
              <w:contextualSpacing w:val="0"/>
              <w:rPr>
                <w:rFonts w:cs="Arial"/>
                <w:sz w:val="19"/>
                <w:szCs w:val="19"/>
              </w:rPr>
            </w:pPr>
            <w:r>
              <w:rPr>
                <w:rFonts w:cs="Arial"/>
                <w:sz w:val="19"/>
                <w:szCs w:val="19"/>
              </w:rPr>
              <w:t>do dnia</w:t>
            </w:r>
            <w:del w:id="16" w:author="Politowicz Maciej [PGE Dystr. O.Łódź]" w:date="2025-11-18T10:19:00Z">
              <w:r w:rsidDel="00244447">
                <w:rPr>
                  <w:rFonts w:cs="Arial"/>
                  <w:sz w:val="19"/>
                  <w:szCs w:val="19"/>
                </w:rPr>
                <w:delText>………</w:delText>
              </w:r>
              <w:r w:rsidR="001C4CAF" w:rsidDel="00244447">
                <w:rPr>
                  <w:rFonts w:cs="Arial"/>
                  <w:sz w:val="19"/>
                  <w:szCs w:val="19"/>
                </w:rPr>
                <w:delText>/………</w:delText>
              </w:r>
            </w:del>
            <w:ins w:id="17" w:author="Politowicz Maciej [PGE Dystr. O.Łódź]" w:date="2025-11-18T10:19:00Z">
              <w:r w:rsidR="00244447">
                <w:rPr>
                  <w:rFonts w:cs="Arial"/>
                  <w:sz w:val="19"/>
                  <w:szCs w:val="19"/>
                </w:rPr>
                <w:t xml:space="preserve"> 30.06.2026 r. </w:t>
              </w:r>
            </w:ins>
            <w:del w:id="18" w:author="Politowicz Maciej [PGE Dystr. O.Łódź]" w:date="2025-11-18T10:19:00Z">
              <w:r w:rsidR="001C4CAF" w:rsidDel="00244447">
                <w:rPr>
                  <w:rFonts w:cs="Arial"/>
                  <w:sz w:val="19"/>
                  <w:szCs w:val="19"/>
                </w:rPr>
                <w:delText>miesięcy od dnia zawarcia Umowy</w:delText>
              </w:r>
            </w:del>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679E17D" w:rsidR="008F4651" w:rsidRDefault="00122C37" w:rsidP="008F4651">
            <w:pPr>
              <w:pStyle w:val="IIIPodstawowy"/>
              <w:tabs>
                <w:tab w:val="left" w:pos="4395"/>
              </w:tabs>
              <w:contextualSpacing w:val="0"/>
              <w:rPr>
                <w:rFonts w:cs="Arial"/>
                <w:sz w:val="19"/>
                <w:szCs w:val="19"/>
              </w:rPr>
            </w:pPr>
            <w:r>
              <w:rPr>
                <w:rFonts w:cs="Arial"/>
                <w:sz w:val="19"/>
                <w:szCs w:val="19"/>
              </w:rPr>
              <w:t>do dnia</w:t>
            </w:r>
            <w:ins w:id="19" w:author="Politowicz Maciej [PGE Dystr. O.Łódź]" w:date="2025-11-18T10:19:00Z">
              <w:r w:rsidR="00244447">
                <w:rPr>
                  <w:rFonts w:cs="Arial"/>
                  <w:sz w:val="19"/>
                  <w:szCs w:val="19"/>
                </w:rPr>
                <w:t xml:space="preserve"> </w:t>
              </w:r>
            </w:ins>
            <w:del w:id="20" w:author="Politowicz Maciej [PGE Dystr. O.Łódź]" w:date="2025-11-18T10:19:00Z">
              <w:r w:rsidDel="00244447">
                <w:rPr>
                  <w:rFonts w:cs="Arial"/>
                  <w:sz w:val="19"/>
                  <w:szCs w:val="19"/>
                </w:rPr>
                <w:delText>………</w:delText>
              </w:r>
              <w:r w:rsidR="00E14D90" w:rsidDel="00244447">
                <w:rPr>
                  <w:rFonts w:cs="Arial"/>
                  <w:sz w:val="19"/>
                  <w:szCs w:val="19"/>
                </w:rPr>
                <w:delText>.</w:delText>
              </w:r>
              <w:r w:rsidR="001C4CAF" w:rsidDel="00244447">
                <w:rPr>
                  <w:rFonts w:cs="Arial"/>
                  <w:sz w:val="19"/>
                  <w:szCs w:val="19"/>
                </w:rPr>
                <w:delText>/………</w:delText>
              </w:r>
            </w:del>
            <w:ins w:id="21" w:author="Politowicz Maciej [PGE Dystr. O.Łódź]" w:date="2025-11-18T10:19:00Z">
              <w:r w:rsidR="00244447">
                <w:rPr>
                  <w:rFonts w:cs="Arial"/>
                  <w:sz w:val="19"/>
                  <w:szCs w:val="19"/>
                </w:rPr>
                <w:t>30.0</w:t>
              </w:r>
            </w:ins>
            <w:ins w:id="22" w:author="Politowicz Maciej [PGE Dystr. O.Łódź]" w:date="2025-11-19T12:07:00Z">
              <w:r w:rsidR="00D12BF1">
                <w:rPr>
                  <w:rFonts w:cs="Arial"/>
                  <w:sz w:val="19"/>
                  <w:szCs w:val="19"/>
                </w:rPr>
                <w:t>6</w:t>
              </w:r>
            </w:ins>
            <w:ins w:id="23" w:author="Politowicz Maciej [PGE Dystr. O.Łódź]" w:date="2025-11-18T10:19:00Z">
              <w:r w:rsidR="00244447">
                <w:rPr>
                  <w:rFonts w:cs="Arial"/>
                  <w:sz w:val="19"/>
                  <w:szCs w:val="19"/>
                </w:rPr>
                <w:t>.2026 r.</w:t>
              </w:r>
            </w:ins>
            <w:del w:id="24" w:author="Politowicz Maciej [PGE Dystr. O.Łódź]" w:date="2025-11-18T10:19:00Z">
              <w:r w:rsidR="001C4CAF" w:rsidDel="00244447">
                <w:rPr>
                  <w:rFonts w:cs="Arial"/>
                  <w:sz w:val="19"/>
                  <w:szCs w:val="19"/>
                </w:rPr>
                <w:delText>miesięcy od dnia zawarcia Umowy</w:delText>
              </w:r>
            </w:del>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lastRenderedPageBreak/>
        <w:t>Wysokość należnego Wykonawcy wynagrodzenia</w:t>
      </w:r>
      <w:r w:rsidR="00547CC3">
        <w:rPr>
          <w:rFonts w:cs="Arial"/>
          <w:sz w:val="19"/>
          <w:szCs w:val="19"/>
        </w:rPr>
        <w:t xml:space="preserve"> brutto</w:t>
      </w:r>
      <w:r w:rsidRPr="00B97173">
        <w:rPr>
          <w:rFonts w:cs="Arial"/>
          <w:sz w:val="19"/>
          <w:szCs w:val="19"/>
        </w:rPr>
        <w:t>, o którym mowa w </w:t>
      </w:r>
      <w:proofErr w:type="spellStart"/>
      <w:r>
        <w:rPr>
          <w:rFonts w:cs="Arial"/>
          <w:sz w:val="19"/>
          <w:szCs w:val="19"/>
        </w:rPr>
        <w:t>p</w:t>
      </w:r>
      <w:r w:rsidRPr="00B97173">
        <w:rPr>
          <w:rFonts w:cs="Arial"/>
          <w:sz w:val="19"/>
          <w:szCs w:val="19"/>
        </w:rPr>
        <w:t>pkt</w:t>
      </w:r>
      <w:proofErr w:type="spellEnd"/>
      <w:r w:rsidRPr="00B97173">
        <w:rPr>
          <w:rFonts w:cs="Arial"/>
          <w:sz w:val="19"/>
          <w:szCs w:val="19"/>
        </w:rPr>
        <w:t xml:space="preserve"> 3) </w:t>
      </w:r>
      <w:r w:rsidRPr="0063532B">
        <w:rPr>
          <w:rFonts w:cs="Arial"/>
          <w:sz w:val="19"/>
          <w:szCs w:val="19"/>
        </w:rPr>
        <w:t>powyżej</w:t>
      </w:r>
      <w:r w:rsidRPr="00B97173">
        <w:rPr>
          <w:rFonts w:cs="Arial"/>
          <w:sz w:val="19"/>
          <w:szCs w:val="19"/>
        </w:rPr>
        <w:t xml:space="preserve">, ulegnie zmianie w przypadku 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46506A"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8E7FA4"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35C82D09" w:rsidR="00C20F4C" w:rsidRPr="00E57372" w:rsidRDefault="00C20F4C" w:rsidP="00E15311">
            <w:pPr>
              <w:pStyle w:val="IIIPodstawowy"/>
              <w:spacing w:line="260" w:lineRule="exact"/>
              <w:ind w:left="315" w:firstLine="2"/>
              <w:rPr>
                <w:rFonts w:cs="Arial"/>
                <w:sz w:val="19"/>
                <w:szCs w:val="19"/>
              </w:rPr>
            </w:pPr>
            <w:del w:id="25" w:author="Politowicz Maciej [PGE Dystr. O.Łódź]" w:date="2025-11-18T10:20:00Z">
              <w:r w:rsidRPr="00E57372" w:rsidDel="00244447">
                <w:rPr>
                  <w:rFonts w:cs="Arial"/>
                  <w:sz w:val="19"/>
                  <w:szCs w:val="19"/>
                </w:rPr>
                <w:delText>……………………</w:delText>
              </w:r>
            </w:del>
            <w:ins w:id="26" w:author="Politowicz Maciej [PGE Dystr. O.Łódź]" w:date="2025-11-18T10:20:00Z">
              <w:r w:rsidR="00244447">
                <w:rPr>
                  <w:rFonts w:cs="Arial"/>
                  <w:sz w:val="19"/>
                  <w:szCs w:val="19"/>
                </w:rPr>
                <w:t>Piotr Wojtasik</w:t>
              </w:r>
            </w:ins>
          </w:p>
          <w:p w14:paraId="0518FF49" w14:textId="2ADA4DB9" w:rsidR="00244447" w:rsidRDefault="00C20F4C" w:rsidP="00E15311">
            <w:pPr>
              <w:pStyle w:val="IIIPodstawowy"/>
              <w:spacing w:line="260" w:lineRule="exact"/>
              <w:ind w:left="315" w:firstLine="2"/>
              <w:rPr>
                <w:ins w:id="27" w:author="Politowicz Maciej [PGE Dystr. O.Łódź]" w:date="2025-11-18T10:21:00Z"/>
                <w:rFonts w:cs="Arial"/>
                <w:sz w:val="19"/>
                <w:szCs w:val="19"/>
                <w:lang w:val="en-GB"/>
              </w:rPr>
            </w:pPr>
            <w:r w:rsidRPr="00244447">
              <w:rPr>
                <w:rFonts w:cs="Arial"/>
                <w:sz w:val="19"/>
                <w:szCs w:val="19"/>
                <w:lang w:val="en-GB"/>
                <w:rPrChange w:id="28" w:author="Politowicz Maciej [PGE Dystr. O.Łódź]" w:date="2025-11-18T10:20:00Z">
                  <w:rPr>
                    <w:rFonts w:cs="Arial"/>
                    <w:sz w:val="19"/>
                    <w:szCs w:val="19"/>
                  </w:rPr>
                </w:rPrChange>
              </w:rPr>
              <w:t xml:space="preserve">Tel. </w:t>
            </w:r>
            <w:del w:id="29" w:author="Politowicz Maciej [PGE Dystr. O.Łódź]" w:date="2025-11-18T10:20:00Z">
              <w:r w:rsidRPr="00244447" w:rsidDel="00244447">
                <w:rPr>
                  <w:rFonts w:cs="Arial"/>
                  <w:sz w:val="19"/>
                  <w:szCs w:val="19"/>
                  <w:lang w:val="en-GB"/>
                  <w:rPrChange w:id="30" w:author="Politowicz Maciej [PGE Dystr. O.Łódź]" w:date="2025-11-18T10:20:00Z">
                    <w:rPr>
                      <w:rFonts w:cs="Arial"/>
                      <w:sz w:val="19"/>
                      <w:szCs w:val="19"/>
                    </w:rPr>
                  </w:rPrChange>
                </w:rPr>
                <w:delText xml:space="preserve">………....  </w:delText>
              </w:r>
            </w:del>
            <w:ins w:id="31" w:author="Politowicz Maciej [PGE Dystr. O.Łódź]" w:date="2025-11-18T10:20:00Z">
              <w:r w:rsidR="00244447" w:rsidRPr="00244447">
                <w:rPr>
                  <w:rFonts w:cs="Arial"/>
                  <w:sz w:val="19"/>
                  <w:szCs w:val="19"/>
                  <w:lang w:val="en-GB"/>
                  <w:rPrChange w:id="32" w:author="Politowicz Maciej [PGE Dystr. O.Łódź]" w:date="2025-11-18T10:20:00Z">
                    <w:rPr>
                      <w:rFonts w:cs="Arial"/>
                      <w:sz w:val="19"/>
                      <w:szCs w:val="19"/>
                    </w:rPr>
                  </w:rPrChange>
                </w:rPr>
                <w:t>42 24</w:t>
              </w:r>
            </w:ins>
            <w:ins w:id="33" w:author="Politowicz Maciej [PGE Dystr. O.Łódź]" w:date="2025-11-18T10:21:00Z">
              <w:r w:rsidR="00244447">
                <w:rPr>
                  <w:rFonts w:cs="Arial"/>
                  <w:sz w:val="19"/>
                  <w:szCs w:val="19"/>
                  <w:lang w:val="en-GB"/>
                </w:rPr>
                <w:t xml:space="preserve"> </w:t>
              </w:r>
            </w:ins>
            <w:ins w:id="34" w:author="Politowicz Maciej [PGE Dystr. O.Łódź]" w:date="2025-11-18T10:20:00Z">
              <w:r w:rsidR="00244447" w:rsidRPr="00244447">
                <w:rPr>
                  <w:rFonts w:cs="Arial"/>
                  <w:sz w:val="19"/>
                  <w:szCs w:val="19"/>
                  <w:lang w:val="en-GB"/>
                  <w:rPrChange w:id="35" w:author="Politowicz Maciej [PGE Dystr. O.Łódź]" w:date="2025-11-18T10:20:00Z">
                    <w:rPr>
                      <w:rFonts w:cs="Arial"/>
                      <w:sz w:val="19"/>
                      <w:szCs w:val="19"/>
                    </w:rPr>
                  </w:rPrChange>
                </w:rPr>
                <w:t>03 324</w:t>
              </w:r>
            </w:ins>
          </w:p>
          <w:p w14:paraId="26DF97F4" w14:textId="709751FE" w:rsidR="00C20F4C" w:rsidRPr="00244447" w:rsidRDefault="00C20F4C" w:rsidP="00E15311">
            <w:pPr>
              <w:pStyle w:val="IIIPodstawowy"/>
              <w:spacing w:line="260" w:lineRule="exact"/>
              <w:ind w:left="315" w:firstLine="2"/>
              <w:rPr>
                <w:rFonts w:cs="Arial"/>
                <w:sz w:val="19"/>
                <w:szCs w:val="19"/>
                <w:lang w:val="en-GB"/>
                <w:rPrChange w:id="36" w:author="Politowicz Maciej [PGE Dystr. O.Łódź]" w:date="2025-11-18T10:20:00Z">
                  <w:rPr>
                    <w:rFonts w:cs="Arial"/>
                    <w:sz w:val="19"/>
                    <w:szCs w:val="19"/>
                  </w:rPr>
                </w:rPrChange>
              </w:rPr>
            </w:pPr>
            <w:r w:rsidRPr="00244447">
              <w:rPr>
                <w:rFonts w:cs="Arial"/>
                <w:sz w:val="19"/>
                <w:szCs w:val="19"/>
                <w:lang w:val="en-GB"/>
                <w:rPrChange w:id="37" w:author="Politowicz Maciej [PGE Dystr. O.Łódź]" w:date="2025-11-18T10:20:00Z">
                  <w:rPr>
                    <w:rFonts w:cs="Arial"/>
                    <w:sz w:val="19"/>
                    <w:szCs w:val="19"/>
                  </w:rPr>
                </w:rPrChange>
              </w:rPr>
              <w:t xml:space="preserve">e-mail </w:t>
            </w:r>
            <w:ins w:id="38" w:author="Politowicz Maciej [PGE Dystr. O.Łódź]" w:date="2025-11-18T10:20:00Z">
              <w:r w:rsidR="00244447">
                <w:rPr>
                  <w:rFonts w:cs="Arial"/>
                  <w:sz w:val="19"/>
                  <w:szCs w:val="19"/>
                  <w:lang w:val="en-GB"/>
                </w:rPr>
                <w:t>p</w:t>
              </w:r>
              <w:r w:rsidR="00244447" w:rsidRPr="00244447">
                <w:rPr>
                  <w:rFonts w:cs="Arial"/>
                  <w:sz w:val="19"/>
                  <w:szCs w:val="19"/>
                  <w:lang w:val="en-GB"/>
                  <w:rPrChange w:id="39" w:author="Politowicz Maciej [PGE Dystr. O.Łódź]" w:date="2025-11-18T10:20:00Z">
                    <w:rPr>
                      <w:rFonts w:cs="Arial"/>
                      <w:sz w:val="19"/>
                      <w:szCs w:val="19"/>
                    </w:rPr>
                  </w:rPrChange>
                </w:rPr>
                <w:t>iotr.wojtasik@pgedystrybucja.</w:t>
              </w:r>
              <w:r w:rsidR="00244447">
                <w:rPr>
                  <w:rFonts w:cs="Arial"/>
                  <w:sz w:val="19"/>
                  <w:szCs w:val="19"/>
                  <w:lang w:val="en-GB"/>
                </w:rPr>
                <w:t>pl</w:t>
              </w:r>
            </w:ins>
            <w:del w:id="40" w:author="Politowicz Maciej [PGE Dystr. O.Łódź]" w:date="2025-11-18T10:20:00Z">
              <w:r w:rsidRPr="00244447" w:rsidDel="00244447">
                <w:rPr>
                  <w:rFonts w:cs="Arial"/>
                  <w:sz w:val="19"/>
                  <w:szCs w:val="19"/>
                  <w:lang w:val="en-GB"/>
                  <w:rPrChange w:id="41" w:author="Politowicz Maciej [PGE Dystr. O.Łódź]" w:date="2025-11-18T10:20:00Z">
                    <w:rPr>
                      <w:rFonts w:cs="Arial"/>
                      <w:sz w:val="19"/>
                      <w:szCs w:val="19"/>
                    </w:rPr>
                  </w:rPrChange>
                </w:rPr>
                <w:delText>………………………………..</w:delText>
              </w:r>
            </w:del>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244447">
              <w:rPr>
                <w:rFonts w:cs="Arial"/>
                <w:color w:val="FF0000"/>
                <w:sz w:val="19"/>
                <w:szCs w:val="19"/>
                <w:lang w:val="en-GB"/>
                <w:rPrChange w:id="42" w:author="Politowicz Maciej [PGE Dystr. O.Łódź]" w:date="2025-11-18T10:20:00Z">
                  <w:rPr>
                    <w:rFonts w:cs="Arial"/>
                    <w:color w:val="FF0000"/>
                    <w:sz w:val="19"/>
                    <w:szCs w:val="19"/>
                  </w:rPr>
                </w:rPrChange>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46506A"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E7FA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E7FA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E7FA4">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E7FA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E7FA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E7FA4">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E7FA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E7FA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E7FA4">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lastRenderedPageBreak/>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46506A"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End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End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rozdzielnic </w:t>
            </w:r>
            <w:proofErr w:type="spellStart"/>
            <w:r>
              <w:rPr>
                <w:rFonts w:cs="Arial"/>
                <w:sz w:val="19"/>
                <w:szCs w:val="19"/>
              </w:rPr>
              <w:t>nN</w:t>
            </w:r>
            <w:proofErr w:type="spellEnd"/>
            <w:r>
              <w:rPr>
                <w:rFonts w:cs="Arial"/>
                <w:sz w:val="19"/>
                <w:szCs w:val="19"/>
              </w:rPr>
              <w:t xml:space="preserve">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proofErr w:type="spellStart"/>
            <w:r>
              <w:rPr>
                <w:rFonts w:cs="Arial"/>
                <w:sz w:val="19"/>
                <w:szCs w:val="19"/>
              </w:rPr>
              <w:t>reklozerów</w:t>
            </w:r>
            <w:proofErr w:type="spellEnd"/>
            <w:r>
              <w:rPr>
                <w:rFonts w:cs="Arial"/>
                <w:sz w:val="19"/>
                <w:szCs w:val="19"/>
              </w:rPr>
              <w:t xml:space="preserve">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43"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przekroczenia deklarowanego czasu </w:t>
      </w:r>
      <w:proofErr w:type="spellStart"/>
      <w:r w:rsidRPr="00441A07">
        <w:rPr>
          <w:szCs w:val="18"/>
        </w:rPr>
        <w:t>wyłączeń</w:t>
      </w:r>
      <w:proofErr w:type="spellEnd"/>
      <w:r w:rsidR="005B133D" w:rsidRPr="00441A07">
        <w:rPr>
          <w:szCs w:val="18"/>
        </w:rPr>
        <w:t xml:space="preserve"> w uzgodnionym harmonogramie </w:t>
      </w:r>
      <w:proofErr w:type="spellStart"/>
      <w:r w:rsidR="005B133D" w:rsidRPr="00441A07">
        <w:rPr>
          <w:szCs w:val="18"/>
        </w:rPr>
        <w:t>wyłączeń</w:t>
      </w:r>
      <w:proofErr w:type="spellEnd"/>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lastRenderedPageBreak/>
        <w:t>przekroczenia</w:t>
      </w:r>
      <w:r w:rsidRPr="00441A07">
        <w:rPr>
          <w:szCs w:val="18"/>
        </w:rPr>
        <w:t xml:space="preserve"> do liczby godzin deklarowanego wyłączenia. Ponadto, w razie potrzeby dodatkowych </w:t>
      </w:r>
      <w:proofErr w:type="spellStart"/>
      <w:r w:rsidRPr="00441A07">
        <w:rPr>
          <w:szCs w:val="18"/>
        </w:rPr>
        <w:t>wyłączeń</w:t>
      </w:r>
      <w:proofErr w:type="spellEnd"/>
      <w:r w:rsidRPr="00441A07">
        <w:rPr>
          <w:szCs w:val="18"/>
        </w:rPr>
        <w:t xml:space="preserve">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 xml:space="preserve">pomnożonego przez stosunek liczby godzin dodatkowego wyłączenia do łącznej liczby godzin deklarowanych </w:t>
      </w:r>
      <w:proofErr w:type="spellStart"/>
      <w:r w:rsidRPr="00441A07">
        <w:rPr>
          <w:szCs w:val="18"/>
        </w:rPr>
        <w:t>wyłączeń</w:t>
      </w:r>
      <w:proofErr w:type="spellEnd"/>
      <w:r w:rsidRPr="00441A07">
        <w:rPr>
          <w:szCs w:val="18"/>
        </w:rPr>
        <w:t xml:space="preserve"> określonych w §</w:t>
      </w:r>
      <w:r w:rsidR="005F2122" w:rsidRPr="00441A07">
        <w:rPr>
          <w:szCs w:val="18"/>
        </w:rPr>
        <w:t xml:space="preserve"> </w:t>
      </w:r>
      <w:r w:rsidRPr="00441A07">
        <w:rPr>
          <w:szCs w:val="18"/>
        </w:rPr>
        <w:t xml:space="preserve">6  ust. 1 Umowy, jednak suma kar z tytułu </w:t>
      </w:r>
      <w:r w:rsidR="00455BC7" w:rsidRPr="00441A07">
        <w:rPr>
          <w:szCs w:val="18"/>
        </w:rPr>
        <w:t>przekroczenia</w:t>
      </w:r>
      <w:r w:rsidR="00DB0FF9" w:rsidRPr="00441A07">
        <w:rPr>
          <w:szCs w:val="18"/>
        </w:rPr>
        <w:t xml:space="preserve"> deklarowanego czasu </w:t>
      </w:r>
      <w:proofErr w:type="spellStart"/>
      <w:r w:rsidR="00DB0FF9" w:rsidRPr="00441A07">
        <w:rPr>
          <w:szCs w:val="18"/>
        </w:rPr>
        <w:t>wyłączeń</w:t>
      </w:r>
      <w:proofErr w:type="spellEnd"/>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xml:space="preserve">§ 7  B. ust. 18 pkt </w:t>
      </w:r>
      <w:r w:rsidR="004B46D1" w:rsidRPr="004B46D1">
        <w:rPr>
          <w:rFonts w:ascii="Arial" w:hAnsi="Arial" w:cs="Arial"/>
          <w:bCs/>
          <w:sz w:val="19"/>
          <w:szCs w:val="19"/>
        </w:rPr>
        <w:lastRenderedPageBreak/>
        <w:t>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44" w:name="_Ref333691844"/>
      <w:r w:rsidRPr="00DD7844">
        <w:t>– Oferta Wykonawcy</w:t>
      </w:r>
      <w:bookmarkEnd w:id="44"/>
    </w:p>
    <w:p w14:paraId="2EC97FFE" w14:textId="717F0B7C" w:rsidR="00087AB3" w:rsidRPr="00DD7844" w:rsidRDefault="00DF32E9" w:rsidP="002221B4">
      <w:pPr>
        <w:pStyle w:val="IIIZaczniki"/>
        <w:numPr>
          <w:ilvl w:val="0"/>
          <w:numId w:val="16"/>
        </w:numPr>
      </w:pPr>
      <w:bookmarkStart w:id="45" w:name="_Ref333691889"/>
      <w:r>
        <w:t>– Harmonogram rzeczowo-</w:t>
      </w:r>
      <w:r w:rsidR="00087AB3" w:rsidRPr="00DD7844">
        <w:t>finansowy</w:t>
      </w:r>
      <w:bookmarkEnd w:id="45"/>
    </w:p>
    <w:p w14:paraId="033FF60A" w14:textId="14CAEB6F" w:rsidR="00087AB3" w:rsidRPr="00DD7844" w:rsidRDefault="00087AB3" w:rsidP="002221B4">
      <w:pPr>
        <w:pStyle w:val="IIIZaczniki"/>
        <w:numPr>
          <w:ilvl w:val="0"/>
          <w:numId w:val="16"/>
        </w:numPr>
      </w:pPr>
      <w:bookmarkStart w:id="46" w:name="_Ref333769510"/>
      <w:r w:rsidRPr="00DD7844">
        <w:t>– Kosztorys ofertowy</w:t>
      </w:r>
      <w:bookmarkEnd w:id="46"/>
    </w:p>
    <w:p w14:paraId="47CE8B0A" w14:textId="59B7D3CB" w:rsidR="00087AB3" w:rsidRPr="00DD7844" w:rsidRDefault="00087AB3" w:rsidP="002221B4">
      <w:pPr>
        <w:pStyle w:val="IIIZaczniki"/>
        <w:numPr>
          <w:ilvl w:val="0"/>
          <w:numId w:val="16"/>
        </w:numPr>
      </w:pPr>
      <w:bookmarkStart w:id="47" w:name="_Ref333691913"/>
      <w:r w:rsidRPr="00DD7844">
        <w:t xml:space="preserve">– </w:t>
      </w:r>
      <w:bookmarkEnd w:id="47"/>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2"/>
          <w:footerReference w:type="default" r:id="rId13"/>
          <w:headerReference w:type="first" r:id="rId14"/>
          <w:footerReference w:type="first" r:id="rId15"/>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48"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48"/>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49" w:name="_Ref333698851"/>
      <w:bookmarkStart w:id="50"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49"/>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50"/>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51"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51"/>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52"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52"/>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53"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53"/>
    </w:p>
    <w:p w14:paraId="54AC1572" w14:textId="2D3A4F85" w:rsidR="005B065B" w:rsidRPr="009C6273" w:rsidRDefault="005B065B" w:rsidP="002221B4">
      <w:pPr>
        <w:pStyle w:val="Styl2"/>
        <w:widowControl/>
        <w:numPr>
          <w:ilvl w:val="0"/>
          <w:numId w:val="56"/>
        </w:numPr>
        <w:spacing w:after="0" w:line="240" w:lineRule="auto"/>
        <w:rPr>
          <w:szCs w:val="18"/>
        </w:rPr>
      </w:pPr>
      <w:bookmarkStart w:id="54"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54"/>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6"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55"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56"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56"/>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57"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57"/>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58"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58"/>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59"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59"/>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60"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60"/>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61"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61"/>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62"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62"/>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63"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63"/>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64"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64"/>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65"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65"/>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66"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66"/>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67"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67"/>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68"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68"/>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55"/>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7"/>
          <w:footerReference w:type="default" r:id="rId18"/>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3E60B2" w:rsidRPr="00312334" w:rsidRDefault="003E60B2"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rosz Klaudia [PGE Dystr. O.Łódź]">
    <w15:presenceInfo w15:providerId="AD" w15:userId="S::Klaudia.Jarosz@pgedystrybucja.pl::3a24888e-9be3-4470-ac00-9a88c8b242fb"/>
  </w15:person>
  <w15:person w15:author="Politowicz Maciej [PGE Dystr. O.Łódź]">
    <w15:presenceInfo w15:providerId="AD" w15:userId="S::Maciej.Politowicz@pgedystrybucja.pl::4eef301c-153b-41ff-8507-6a34a5d11e79"/>
  </w15:person>
  <w15:person w15:author="Kozyra Małgorzata [PGE S.A.]">
    <w15:presenceInfo w15:providerId="AD" w15:userId="S::Malgorzata.Kozyra@gkpge.pl::6884af5d-664e-4cc6-be24-d0813fc84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447"/>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00"/>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6845"/>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134"/>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42C"/>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E7FA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742"/>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05B"/>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0A0"/>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2BF1"/>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46EB7"/>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efaktura.pge-dystrybucja@archidoc.pl"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250213 Umowa - PT + RB (wymiana przewodów. rekonstrukcja sieci) edyt_ OST.docx</dmsv2BaseFileName>
    <dmsv2BaseDisplayName xmlns="http://schemas.microsoft.com/sharepoint/v3">250213 Umowa - PT + RB (wymiana przewodów. rekonstrukcja sieci) edyt_ OST</dmsv2BaseDisplayName>
    <dmsv2SWPP2ObjectNumber xmlns="http://schemas.microsoft.com/sharepoint/v3" xsi:nil="true"/>
    <dmsv2SWPP2SumMD5 xmlns="http://schemas.microsoft.com/sharepoint/v3">90446a9a3f0d3285d34bc6e1fcb4099a</dmsv2SWPP2SumMD5>
    <dmsv2BaseMoved xmlns="http://schemas.microsoft.com/sharepoint/v3">false</dmsv2BaseMoved>
    <dmsv2BaseIsSensitive xmlns="http://schemas.microsoft.com/sharepoint/v3">true</dmsv2BaseIsSensitive>
    <dmsv2SWPP2IDSWPP2 xmlns="http://schemas.microsoft.com/sharepoint/v3">699412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23767348</dmsv2BaseClientSystemDocumentID>
    <dmsv2BaseModifiedByID xmlns="http://schemas.microsoft.com/sharepoint/v3">11704639</dmsv2BaseModifiedByID>
    <dmsv2BaseCreatedByID xmlns="http://schemas.microsoft.com/sharepoint/v3">11704639</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DPFVW34YURAE-1996658973-1013</_dlc_DocId>
    <_dlc_DocIdUrl xmlns="a19cb1c7-c5c7-46d4-85ae-d83685407bba">
      <Url>https://swpp2.dms.gkpge.pl/sites/40/_layouts/15/DocIdRedir.aspx?ID=DPFVW34YURAE-1996658973-1013</Url>
      <Description>DPFVW34YURAE-1996658973-1013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05C2F062-0657-4F45-A06D-7C026829B9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5F1BB29-1685-4B06-87B5-89BB0DBD2C0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20482</Words>
  <Characters>135189</Characters>
  <Application>Microsoft Office Word</Application>
  <DocSecurity>0</DocSecurity>
  <Lines>1126</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155361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Jarosz Klaudia [PGE Dystr. O.Łódź]</cp:lastModifiedBy>
  <cp:revision>6</cp:revision>
  <cp:lastPrinted>2024-09-05T12:02:00Z</cp:lastPrinted>
  <dcterms:created xsi:type="dcterms:W3CDTF">2025-05-07T08:43:00Z</dcterms:created>
  <dcterms:modified xsi:type="dcterms:W3CDTF">2025-12-05T10:01:00Z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ocset_NoMedatataSyncRequired">
    <vt:lpwstr>False</vt:lpwstr>
  </property>
  <property fmtid="{D5CDD505-2E9C-101B-9397-08002B2CF9AE}" pid="4" name="_dlc_DocIdItemGuid">
    <vt:lpwstr>9337e405-0fa3-4aa3-a5e1-5d693fbebe1f</vt:lpwstr>
  </property>
</Properties>
</file>